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4FFBE" w14:textId="77777777" w:rsidR="001A1BFF" w:rsidRPr="00261011" w:rsidRDefault="0089062B" w:rsidP="00261011">
      <w:pPr>
        <w:jc w:val="center"/>
        <w:rPr>
          <w:rFonts w:ascii="Trebuchet MS" w:hAnsi="Trebuchet MS" w:cs="Arial"/>
          <w:b/>
        </w:rPr>
      </w:pPr>
      <w:r w:rsidRPr="00261011">
        <w:rPr>
          <w:rFonts w:ascii="Trebuchet MS" w:hAnsi="Trebuchet MS" w:cs="Arial"/>
          <w:b/>
        </w:rPr>
        <w:t>Acord de parteneriat</w:t>
      </w:r>
    </w:p>
    <w:p w14:paraId="2E2406F3" w14:textId="77777777" w:rsidR="001A1BFF" w:rsidRPr="00261011" w:rsidRDefault="00A778EF" w:rsidP="00261011">
      <w:pPr>
        <w:spacing w:after="0"/>
        <w:jc w:val="both"/>
        <w:rPr>
          <w:rFonts w:ascii="Trebuchet MS" w:hAnsi="Trebuchet MS" w:cs="Arial"/>
        </w:rPr>
      </w:pPr>
      <w:r w:rsidRPr="00261011">
        <w:rPr>
          <w:rFonts w:ascii="Trebuchet MS" w:hAnsi="Trebuchet MS" w:cs="Arial"/>
        </w:rPr>
        <w:tab/>
      </w:r>
      <w:r w:rsidR="001A1BFF" w:rsidRPr="00261011">
        <w:rPr>
          <w:rFonts w:ascii="Trebuchet MS" w:hAnsi="Trebuchet MS" w:cs="Arial"/>
        </w:rPr>
        <w:t xml:space="preserve">Noi, partenerii semnatari ai acestui angajament, </w:t>
      </w:r>
      <w:proofErr w:type="spellStart"/>
      <w:r w:rsidR="001A1BFF" w:rsidRPr="00261011">
        <w:rPr>
          <w:rFonts w:ascii="Trebuchet MS" w:hAnsi="Trebuchet MS" w:cs="Arial"/>
        </w:rPr>
        <w:t>acţionând</w:t>
      </w:r>
      <w:proofErr w:type="spellEnd"/>
      <w:r w:rsidR="001A1BFF" w:rsidRPr="00261011">
        <w:rPr>
          <w:rFonts w:ascii="Trebuchet MS" w:hAnsi="Trebuchet MS" w:cs="Arial"/>
        </w:rPr>
        <w:t xml:space="preserve"> în calitate de responsabili ai organismelor reprezentate, desemnăm de comun acord pe </w:t>
      </w:r>
      <w:proofErr w:type="spellStart"/>
      <w:r w:rsidR="00B61E08" w:rsidRPr="00261011">
        <w:rPr>
          <w:rFonts w:ascii="Trebuchet MS" w:hAnsi="Trebuchet MS" w:cs="Arial"/>
          <w:b/>
        </w:rPr>
        <w:t>Hobincă</w:t>
      </w:r>
      <w:proofErr w:type="spellEnd"/>
      <w:r w:rsidR="00B61E08" w:rsidRPr="00261011">
        <w:rPr>
          <w:rFonts w:ascii="Trebuchet MS" w:hAnsi="Trebuchet MS" w:cs="Arial"/>
          <w:b/>
        </w:rPr>
        <w:t xml:space="preserve"> Constantin-Serioja</w:t>
      </w:r>
      <w:r w:rsidR="001A1BFF" w:rsidRPr="00261011">
        <w:rPr>
          <w:rFonts w:ascii="Trebuchet MS" w:hAnsi="Trebuchet MS" w:cs="Arial"/>
        </w:rPr>
        <w:t xml:space="preserve"> </w:t>
      </w:r>
      <w:r w:rsidR="00B9063B" w:rsidRPr="00261011">
        <w:rPr>
          <w:rFonts w:ascii="Trebuchet MS" w:hAnsi="Trebuchet MS" w:cs="Arial"/>
        </w:rPr>
        <w:t xml:space="preserve">în calitate de </w:t>
      </w:r>
      <w:r w:rsidR="001A1BFF" w:rsidRPr="00261011">
        <w:rPr>
          <w:rFonts w:ascii="Trebuchet MS" w:hAnsi="Trebuchet MS" w:cs="Arial"/>
        </w:rPr>
        <w:t>reprezentant</w:t>
      </w:r>
      <w:r w:rsidR="00B9063B" w:rsidRPr="00261011">
        <w:rPr>
          <w:rFonts w:ascii="Trebuchet MS" w:hAnsi="Trebuchet MS" w:cs="Arial"/>
        </w:rPr>
        <w:t>/reprezentant</w:t>
      </w:r>
      <w:r w:rsidR="001A1BFF" w:rsidRPr="00261011">
        <w:rPr>
          <w:rFonts w:ascii="Trebuchet MS" w:hAnsi="Trebuchet MS" w:cs="Arial"/>
        </w:rPr>
        <w:t xml:space="preserve"> legal al parteneriatului </w:t>
      </w:r>
      <w:r w:rsidR="00FB4DE4" w:rsidRPr="00261011">
        <w:rPr>
          <w:rFonts w:ascii="Trebuchet MS" w:hAnsi="Trebuchet MS" w:cs="Arial"/>
        </w:rPr>
        <w:t>Asociația Grupul de Acțiune Locală „</w:t>
      </w:r>
      <w:r w:rsidR="00B61E08" w:rsidRPr="00261011">
        <w:rPr>
          <w:rFonts w:ascii="Trebuchet MS" w:hAnsi="Trebuchet MS" w:cs="Arial"/>
        </w:rPr>
        <w:t>Codrii Pașcanilor</w:t>
      </w:r>
      <w:r w:rsidR="00FB4DE4" w:rsidRPr="00261011">
        <w:rPr>
          <w:rFonts w:ascii="Trebuchet MS" w:hAnsi="Trebuchet MS" w:cs="Arial"/>
        </w:rPr>
        <w:t>”</w:t>
      </w:r>
      <w:r w:rsidR="001A1BFF" w:rsidRPr="00261011">
        <w:rPr>
          <w:rFonts w:ascii="Trebuchet MS" w:hAnsi="Trebuchet MS" w:cs="Arial"/>
        </w:rPr>
        <w:t xml:space="preserve"> să ne reprezinte în raport cu autoritățile implicate în procesul de evaluare, selecție și implementare a SDL în perioada de programare 2014-2020. </w:t>
      </w:r>
    </w:p>
    <w:p w14:paraId="372B5379" w14:textId="77777777" w:rsidR="00E46045" w:rsidRPr="00261011" w:rsidRDefault="00E46045" w:rsidP="00261011">
      <w:pPr>
        <w:spacing w:after="0"/>
        <w:jc w:val="both"/>
        <w:rPr>
          <w:rFonts w:ascii="Trebuchet MS" w:hAnsi="Trebuchet MS" w:cs="Arial"/>
        </w:rPr>
      </w:pPr>
      <w:r w:rsidRPr="00261011">
        <w:rPr>
          <w:rFonts w:ascii="Trebuchet MS" w:hAnsi="Trebuchet MS" w:cs="Arial"/>
        </w:rPr>
        <w:tab/>
        <w:t>De asemenea, în cazul în care Strategia de Dezvoltare Locală va fi selectată, ne angajăm să implementăm Strategia de Dezvoltare Locală selectată.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950"/>
        <w:gridCol w:w="1246"/>
        <w:gridCol w:w="1705"/>
        <w:gridCol w:w="1705"/>
        <w:gridCol w:w="1705"/>
        <w:gridCol w:w="1159"/>
      </w:tblGrid>
      <w:tr w:rsidR="00261011" w:rsidRPr="002B2CF3" w14:paraId="2AA9B5FB" w14:textId="77777777" w:rsidTr="009E72B6">
        <w:trPr>
          <w:trHeight w:val="196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E0F78" w14:textId="77777777" w:rsidR="001A1BFF" w:rsidRPr="002B2CF3" w:rsidRDefault="001A1BFF" w:rsidP="00261011">
            <w:pPr>
              <w:jc w:val="center"/>
              <w:rPr>
                <w:rFonts w:ascii="Trebuchet MS" w:hAnsi="Trebuchet MS" w:cs="Arial"/>
                <w:iCs/>
              </w:rPr>
            </w:pPr>
            <w:r w:rsidRPr="002B2CF3">
              <w:rPr>
                <w:rFonts w:ascii="Trebuchet MS" w:hAnsi="Trebuchet MS" w:cs="Arial"/>
                <w:iCs/>
              </w:rPr>
              <w:t>Nr. crt.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1F26" w14:textId="77777777" w:rsidR="001A1BFF" w:rsidRPr="002B2CF3" w:rsidRDefault="001A1BFF" w:rsidP="00261011">
            <w:pPr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/>
              </w:rPr>
              <w:t>Denumirea partenerului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C342" w14:textId="77777777" w:rsidR="001A1BFF" w:rsidRPr="002B2CF3" w:rsidRDefault="001A1BFF" w:rsidP="00261011">
            <w:pPr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/>
              </w:rPr>
              <w:t>Statutul partenerului (ONG, SRL, autoritate publică etc.)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7546" w14:textId="77777777" w:rsidR="001A1BFF" w:rsidRPr="002B2CF3" w:rsidRDefault="001A1BFF" w:rsidP="00261011">
            <w:pPr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/>
              </w:rPr>
              <w:t xml:space="preserve">Numele </w:t>
            </w:r>
            <w:proofErr w:type="spellStart"/>
            <w:r w:rsidRPr="002B2CF3">
              <w:rPr>
                <w:rFonts w:ascii="Trebuchet MS" w:hAnsi="Trebuchet MS"/>
              </w:rPr>
              <w:t>şi</w:t>
            </w:r>
            <w:proofErr w:type="spellEnd"/>
            <w:r w:rsidRPr="002B2CF3">
              <w:rPr>
                <w:rFonts w:ascii="Trebuchet MS" w:hAnsi="Trebuchet MS"/>
              </w:rPr>
              <w:t xml:space="preserve"> prenumele reprezentantului</w:t>
            </w:r>
            <w:r w:rsidR="0057743F" w:rsidRPr="002B2CF3">
              <w:rPr>
                <w:rFonts w:ascii="Trebuchet MS" w:hAnsi="Trebuchet MS"/>
              </w:rPr>
              <w:t>/ reprezentantului</w:t>
            </w:r>
            <w:r w:rsidRPr="002B2CF3">
              <w:rPr>
                <w:rFonts w:ascii="Trebuchet MS" w:hAnsi="Trebuchet MS"/>
              </w:rPr>
              <w:t xml:space="preserve"> legal al partenerului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BE0B" w14:textId="77777777" w:rsidR="001A1BFF" w:rsidRPr="002B2CF3" w:rsidRDefault="001A1BFF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/>
              </w:rPr>
              <w:t>Funcția reprezentantului</w:t>
            </w:r>
            <w:r w:rsidR="0057743F" w:rsidRPr="002B2CF3">
              <w:rPr>
                <w:rFonts w:ascii="Trebuchet MS" w:hAnsi="Trebuchet MS"/>
              </w:rPr>
              <w:t>/ reprezentantului</w:t>
            </w:r>
            <w:r w:rsidRPr="002B2CF3">
              <w:rPr>
                <w:rFonts w:ascii="Trebuchet MS" w:hAnsi="Trebuchet MS"/>
              </w:rPr>
              <w:t xml:space="preserve"> legal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8E00" w14:textId="77777777" w:rsidR="001A1BFF" w:rsidRPr="002B2CF3" w:rsidRDefault="001A1BFF" w:rsidP="00261011">
            <w:pPr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/>
              </w:rPr>
              <w:t>Semnătura reprezentantului</w:t>
            </w:r>
            <w:r w:rsidR="0057743F" w:rsidRPr="002B2CF3">
              <w:rPr>
                <w:rFonts w:ascii="Trebuchet MS" w:hAnsi="Trebuchet MS"/>
              </w:rPr>
              <w:t>/ reprezentantului</w:t>
            </w:r>
            <w:r w:rsidRPr="002B2CF3">
              <w:rPr>
                <w:rFonts w:ascii="Trebuchet MS" w:hAnsi="Trebuchet MS"/>
              </w:rPr>
              <w:t xml:space="preserve"> legal și ștampila (dacă este cazul)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8651" w14:textId="77777777" w:rsidR="001A1BFF" w:rsidRPr="002B2CF3" w:rsidRDefault="001A1BFF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/>
              </w:rPr>
              <w:t>Data semnării Acordului de parteneriat</w:t>
            </w:r>
          </w:p>
        </w:tc>
      </w:tr>
      <w:tr w:rsidR="00261011" w:rsidRPr="002B2CF3" w14:paraId="2D32BD83" w14:textId="77777777" w:rsidTr="009E72B6">
        <w:trPr>
          <w:trHeight w:val="595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72EE2" w14:textId="77777777" w:rsidR="00B61E08" w:rsidRPr="002B2CF3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  <w:bookmarkStart w:id="0" w:name="_GoBack"/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E5FA1" w14:textId="77777777"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Comuna Cristești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80EC" w14:textId="77777777" w:rsidR="00B61E08" w:rsidRPr="002B2CF3" w:rsidRDefault="00B61E08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 w:cs="Arial"/>
              </w:rPr>
              <w:t>Autoritate publică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9CAFB" w14:textId="77777777"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B2CF3">
              <w:rPr>
                <w:rFonts w:ascii="Trebuchet MS" w:hAnsi="Trebuchet MS" w:cs="Arial"/>
              </w:rPr>
              <w:t>Bolohan</w:t>
            </w:r>
            <w:proofErr w:type="spellEnd"/>
            <w:r w:rsidRPr="002B2CF3">
              <w:rPr>
                <w:rFonts w:ascii="Trebuchet MS" w:hAnsi="Trebuchet MS" w:cs="Arial"/>
              </w:rPr>
              <w:t xml:space="preserve"> Constantin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D295" w14:textId="77777777"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Primar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757FA" w14:textId="77777777"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CDFD" w14:textId="77777777"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4DC93747" w14:textId="77777777"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3B5A8CDD" w14:textId="77777777"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1BDACD9C" w14:textId="77777777"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340E8C8D" w14:textId="77777777"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B2CF3" w14:paraId="58F0BE16" w14:textId="77777777" w:rsidTr="009E72B6">
        <w:trPr>
          <w:trHeight w:val="1382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D1E96" w14:textId="77777777" w:rsidR="00B61E08" w:rsidRPr="002B2CF3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B2BB9" w14:textId="77777777"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Comuna Miroslovești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919C6" w14:textId="77777777" w:rsidR="00B61E08" w:rsidRPr="002B2CF3" w:rsidRDefault="00B61E08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 w:cs="Arial"/>
              </w:rPr>
              <w:t>Autoritate publică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E71F0" w14:textId="77777777"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Aioanei Liviu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AFB8" w14:textId="77777777"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Viceprimar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1423" w14:textId="77777777"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6AF0" w14:textId="77777777"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014B6C82" w14:textId="77777777"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458E593E" w14:textId="77777777"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01028B33" w14:textId="77777777"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59A2E324" w14:textId="77777777" w:rsidR="002F237B" w:rsidRPr="002B2CF3" w:rsidRDefault="002F237B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B2CF3" w14:paraId="34CE0A5D" w14:textId="77777777" w:rsidTr="009E72B6">
        <w:trPr>
          <w:trHeight w:val="1274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9276A" w14:textId="77777777" w:rsidR="00B61E08" w:rsidRPr="002B2CF3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9C3AF" w14:textId="77777777"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Comuna Moțca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4D090" w14:textId="77777777" w:rsidR="00B61E08" w:rsidRPr="002B2CF3" w:rsidRDefault="00B61E08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 w:cs="Arial"/>
              </w:rPr>
              <w:t>Autoritate publică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202CD" w14:textId="77777777"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B2CF3">
              <w:rPr>
                <w:rFonts w:ascii="Trebuchet MS" w:hAnsi="Trebuchet MS" w:cs="Arial"/>
              </w:rPr>
              <w:t>Hobincă</w:t>
            </w:r>
            <w:proofErr w:type="spellEnd"/>
            <w:r w:rsidRPr="002B2CF3">
              <w:rPr>
                <w:rFonts w:ascii="Trebuchet MS" w:hAnsi="Trebuchet MS" w:cs="Arial"/>
              </w:rPr>
              <w:t xml:space="preserve"> Constantin-Serioja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27D3" w14:textId="77777777"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Primar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E89B7" w14:textId="77777777"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16F0" w14:textId="77777777"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668AA66A" w14:textId="77777777"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701F174F" w14:textId="77777777"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73CE13A1" w14:textId="77777777"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43D3F0EA" w14:textId="77777777"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B2CF3" w14:paraId="6B820C70" w14:textId="77777777" w:rsidTr="009E72B6">
        <w:trPr>
          <w:trHeight w:val="1436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064F4" w14:textId="77777777" w:rsidR="00B61E08" w:rsidRPr="002B2CF3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DD64E" w14:textId="77777777"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Comuna Stolniceni-</w:t>
            </w:r>
            <w:proofErr w:type="spellStart"/>
            <w:r w:rsidRPr="002B2CF3">
              <w:rPr>
                <w:rFonts w:ascii="Trebuchet MS" w:hAnsi="Trebuchet MS" w:cs="Arial"/>
              </w:rPr>
              <w:t>Prajescu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35D3B" w14:textId="77777777" w:rsidR="00B61E08" w:rsidRPr="002B2CF3" w:rsidRDefault="00B61E08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 w:cs="Arial"/>
              </w:rPr>
              <w:t>Autoritate publică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C73AF" w14:textId="77777777"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B2CF3">
              <w:rPr>
                <w:rFonts w:ascii="Trebuchet MS" w:hAnsi="Trebuchet MS" w:cs="Arial"/>
              </w:rPr>
              <w:t>Hugianu</w:t>
            </w:r>
            <w:proofErr w:type="spellEnd"/>
            <w:r w:rsidRPr="002B2CF3">
              <w:rPr>
                <w:rFonts w:ascii="Trebuchet MS" w:hAnsi="Trebuchet MS" w:cs="Arial"/>
              </w:rPr>
              <w:t xml:space="preserve"> Costel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EAC7C" w14:textId="77777777"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Primar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D574" w14:textId="77777777"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BD1F" w14:textId="77777777"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36EC4360" w14:textId="77777777"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20E1901F" w14:textId="77777777"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0862AB5D" w14:textId="77777777"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4C54C7CE" w14:textId="77777777"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B2CF3" w14:paraId="35A7B447" w14:textId="77777777" w:rsidTr="009E72B6">
        <w:trPr>
          <w:trHeight w:val="1460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42663" w14:textId="77777777" w:rsidR="00B61E08" w:rsidRPr="002B2CF3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18DFD" w14:textId="77777777" w:rsidR="00B61E08" w:rsidRPr="002B2CF3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Comuna Tătăruși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0FDA6" w14:textId="77777777" w:rsidR="00B61E08" w:rsidRPr="002B2CF3" w:rsidRDefault="00B61E08" w:rsidP="00261011">
            <w:pPr>
              <w:jc w:val="center"/>
              <w:rPr>
                <w:rFonts w:ascii="Trebuchet MS" w:hAnsi="Trebuchet MS"/>
              </w:rPr>
            </w:pPr>
            <w:r w:rsidRPr="002B2CF3">
              <w:rPr>
                <w:rFonts w:ascii="Trebuchet MS" w:hAnsi="Trebuchet MS" w:cs="Arial"/>
              </w:rPr>
              <w:t>Autoritate publică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FA1DF" w14:textId="77777777" w:rsidR="00B61E08" w:rsidRPr="002B2CF3" w:rsidRDefault="00261011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Anghelina Iulian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B650" w14:textId="77777777" w:rsidR="00B61E08" w:rsidRPr="002B2CF3" w:rsidRDefault="00261011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B2CF3">
              <w:rPr>
                <w:rFonts w:ascii="Trebuchet MS" w:hAnsi="Trebuchet MS" w:cs="Arial"/>
              </w:rPr>
              <w:t>Manager public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BEDC8" w14:textId="77777777"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FFDF" w14:textId="77777777"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5DFE15A1" w14:textId="77777777"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7790B8FF" w14:textId="77777777"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061603FA" w14:textId="77777777" w:rsidR="002F237B" w:rsidRPr="002B2CF3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15A352AF" w14:textId="77777777" w:rsidR="00B61E08" w:rsidRPr="002B2CF3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</w:tbl>
    <w:p w14:paraId="7DBBE42D" w14:textId="77777777" w:rsidR="00095111" w:rsidRDefault="0009511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1445"/>
        <w:gridCol w:w="1189"/>
        <w:gridCol w:w="1586"/>
        <w:gridCol w:w="1716"/>
        <w:gridCol w:w="1586"/>
        <w:gridCol w:w="1258"/>
      </w:tblGrid>
      <w:tr w:rsidR="00261011" w:rsidRPr="00261011" w14:paraId="41470B7A" w14:textId="77777777" w:rsidTr="00261011">
        <w:trPr>
          <w:trHeight w:val="140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D9121" w14:textId="77777777"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55F59" w14:textId="77777777" w:rsidR="00B61E08" w:rsidRPr="00261011" w:rsidRDefault="00A62BB4" w:rsidP="00A62BB4">
            <w:pPr>
              <w:spacing w:after="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 EMILY IMPEX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7DAA9" w14:textId="77777777" w:rsidR="00B61E08" w:rsidRPr="00261011" w:rsidRDefault="00A62BB4" w:rsidP="0026101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C4CA6" w14:textId="77777777" w:rsidR="00B61E08" w:rsidRPr="00261011" w:rsidRDefault="00A62BB4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Neculai Emilia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728A" w14:textId="77777777" w:rsidR="00B61E08" w:rsidRPr="00261011" w:rsidRDefault="00A62BB4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0A40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053A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3D0B62F4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78DFFF28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444C9D8A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4A448249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bookmarkEnd w:id="0"/>
      <w:tr w:rsidR="00261011" w:rsidRPr="00261011" w14:paraId="2D9C7C0E" w14:textId="77777777" w:rsidTr="00261011">
        <w:trPr>
          <w:trHeight w:val="1267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022CE" w14:textId="77777777"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430B8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</w:rPr>
              <w:t>Popuțoaia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Gheorghiță </w:t>
            </w:r>
            <w:r w:rsidR="00261011">
              <w:rPr>
                <w:rFonts w:ascii="Trebuchet MS" w:hAnsi="Trebuchet MS" w:cs="Arial"/>
              </w:rPr>
              <w:t>I.I.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DF4A9" w14:textId="77777777" w:rsidR="00B61E08" w:rsidRPr="00261011" w:rsidRDefault="00B61E08" w:rsidP="00261011">
            <w:pPr>
              <w:jc w:val="center"/>
              <w:rPr>
                <w:rFonts w:ascii="Trebuchet MS" w:hAnsi="Trebuchet MS"/>
              </w:rPr>
            </w:pPr>
            <w:r w:rsidRPr="00261011">
              <w:rPr>
                <w:rFonts w:ascii="Trebuchet MS" w:hAnsi="Trebuchet MS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FCDF0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</w:rPr>
              <w:t>Popuțoaia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Gheorghiță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4229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2EDCB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68D9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20784073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404D39AB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6DAA304E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350C22B6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14:paraId="7C5BEC5F" w14:textId="77777777" w:rsidTr="00261011">
        <w:trPr>
          <w:trHeight w:val="139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FFA0D" w14:textId="77777777"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8C42E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</w:rPr>
              <w:t>Benchea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Ionuț Viorel </w:t>
            </w:r>
            <w:r w:rsidR="00261011">
              <w:rPr>
                <w:rFonts w:ascii="Trebuchet MS" w:hAnsi="Trebuchet MS" w:cs="Arial"/>
              </w:rPr>
              <w:t>I.I.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ACB10" w14:textId="77777777" w:rsidR="00B61E08" w:rsidRPr="00261011" w:rsidRDefault="00B61E08" w:rsidP="00261011">
            <w:pPr>
              <w:jc w:val="center"/>
              <w:rPr>
                <w:rFonts w:ascii="Trebuchet MS" w:hAnsi="Trebuchet MS"/>
              </w:rPr>
            </w:pPr>
            <w:r w:rsidRPr="00261011">
              <w:rPr>
                <w:rFonts w:ascii="Trebuchet MS" w:hAnsi="Trebuchet MS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D010D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</w:rPr>
              <w:t>Benchea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Ionuț Viorel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3135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7DCB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AFCA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54348018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7D22FCE5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424CD7C6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18FEA711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14:paraId="03D998BB" w14:textId="77777777" w:rsidTr="00261011">
        <w:trPr>
          <w:trHeight w:val="141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7F75D" w14:textId="77777777"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9988F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Asociația Pro Sănătate-Mediu-Educație-Cultura (Pro S.M.E.C.)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E5D79" w14:textId="77777777" w:rsidR="00B61E08" w:rsidRPr="00261011" w:rsidRDefault="00B61E08" w:rsidP="00261011">
            <w:pPr>
              <w:jc w:val="center"/>
              <w:rPr>
                <w:rFonts w:ascii="Trebuchet MS" w:hAnsi="Trebuchet MS"/>
              </w:rPr>
            </w:pPr>
            <w:r w:rsidRPr="00261011">
              <w:rPr>
                <w:rFonts w:ascii="Trebuchet MS" w:hAnsi="Trebuchet MS"/>
              </w:rPr>
              <w:t>ONG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B548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</w:rPr>
              <w:t>Druc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Elena-Alexandra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B928D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Președinte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0DC2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797C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60FF51C0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3DF02C6F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41E57790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1B28B5F8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14:paraId="4B11EE95" w14:textId="77777777" w:rsidTr="00261011">
        <w:trPr>
          <w:trHeight w:val="141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4E2CC" w14:textId="77777777"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D940A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 xml:space="preserve">Asociația </w:t>
            </w:r>
            <w:proofErr w:type="spellStart"/>
            <w:r w:rsidRPr="00261011">
              <w:rPr>
                <w:rFonts w:ascii="Trebuchet MS" w:hAnsi="Trebuchet MS" w:cs="Arial"/>
              </w:rPr>
              <w:t>crescătorilo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de animale si produse agricole a comunei Moțca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4F4A2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ONG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9E31D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</w:rPr>
              <w:t>Tarcan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Delia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978C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Președinte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47854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F746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5D72FA37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1EF5FC41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5DDB0F25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37E0EDDC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14:paraId="3017A204" w14:textId="77777777" w:rsidTr="00261011">
        <w:trPr>
          <w:trHeight w:val="1402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AA5EB" w14:textId="77777777"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EF67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</w:rPr>
              <w:t>Roby-Luk-Myh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Construct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C23C1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454CA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Măriuța Mihai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5B3A3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1734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1F6D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3ADE63E7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00AB5D74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492CD806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58683073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14:paraId="7F351AC0" w14:textId="77777777" w:rsidTr="00261011">
        <w:trPr>
          <w:trHeight w:val="140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F3F0F" w14:textId="77777777"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2E07C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Sophia 2004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B048A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CF9C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Ștefan Ana Maria Claudia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E9DB1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45941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F72B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1036FD79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28A6BE0F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1FD61AA5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73C8F392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</w:tbl>
    <w:p w14:paraId="33503B8D" w14:textId="77777777" w:rsidR="00095111" w:rsidRDefault="0009511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1445"/>
        <w:gridCol w:w="1189"/>
        <w:gridCol w:w="1586"/>
        <w:gridCol w:w="1716"/>
        <w:gridCol w:w="1586"/>
        <w:gridCol w:w="1258"/>
      </w:tblGrid>
      <w:tr w:rsidR="00261011" w:rsidRPr="00261011" w14:paraId="1A1A4BB7" w14:textId="77777777" w:rsidTr="00261011">
        <w:trPr>
          <w:trHeight w:val="141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9572E" w14:textId="77777777"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25A14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</w:rPr>
              <w:t>Murariu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Mirela </w:t>
            </w:r>
            <w:r w:rsidR="00261011">
              <w:rPr>
                <w:rFonts w:ascii="Trebuchet MS" w:hAnsi="Trebuchet MS" w:cs="Arial"/>
              </w:rPr>
              <w:t>I.I.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66FE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9DAD0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</w:rPr>
              <w:t>Murariu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Mirela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54C6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0965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3CE2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3F029819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6191C36F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300356B0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0B215DDB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14:paraId="2DA84577" w14:textId="77777777" w:rsidTr="00261011">
        <w:trPr>
          <w:trHeight w:val="1406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764F2" w14:textId="77777777"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8A454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</w:rPr>
              <w:t>Căprian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Roxana </w:t>
            </w:r>
            <w:r w:rsidR="00261011">
              <w:rPr>
                <w:rFonts w:ascii="Trebuchet MS" w:hAnsi="Trebuchet MS" w:cs="Arial"/>
              </w:rPr>
              <w:t>P.F.A.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13A4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PFA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F4E59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</w:rPr>
              <w:t>Căprian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Roxana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8905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E52BD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1945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601B223D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0BFD6484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1305D414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61A5B89D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14:paraId="6F99A625" w14:textId="77777777" w:rsidTr="00261011">
        <w:trPr>
          <w:trHeight w:val="112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A552" w14:textId="77777777"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1262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</w:rPr>
              <w:t>Hîrtopanu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Simona-Viorica </w:t>
            </w:r>
            <w:r w:rsidR="00261011">
              <w:rPr>
                <w:rFonts w:ascii="Trebuchet MS" w:hAnsi="Trebuchet MS" w:cs="Arial"/>
              </w:rPr>
              <w:t>P.F.A.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9FA0B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PFA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A3390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</w:rPr>
              <w:t>Hîrtopanu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Simona-Viorica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04AA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4B039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329B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54372B1D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637DEA53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7093567B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5F698ED7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14:paraId="252423E2" w14:textId="77777777" w:rsidTr="00261011">
        <w:trPr>
          <w:trHeight w:val="875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7C3B0" w14:textId="77777777"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B26A9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 xml:space="preserve">Spiridon Despina Gabriela </w:t>
            </w:r>
            <w:r w:rsidR="00261011">
              <w:rPr>
                <w:rFonts w:ascii="Trebuchet MS" w:hAnsi="Trebuchet MS" w:cs="Arial"/>
              </w:rPr>
              <w:t>P.F.A.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CE48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PFA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4C10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Spiridon Despina Gabriela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6EC96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F0A31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6A928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58A43594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2EA844A3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085DDAD7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13A1115F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14:paraId="3AF0F14A" w14:textId="77777777" w:rsidTr="00261011">
        <w:trPr>
          <w:trHeight w:val="83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15BAE" w14:textId="77777777"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2675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Activ TV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4746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A0A11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</w:rPr>
              <w:t>Tatarusanu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Ioan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0C83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9CB5E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9D75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02F44FD9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71A7F01A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52B2FF19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37F130FB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14:paraId="6E399274" w14:textId="77777777" w:rsidTr="00261011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57122" w14:textId="77777777"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2099A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Floria Catering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75A80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7963A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Floria Simona Daniela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EB9D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DB6E2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D591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5DE6F0DE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7FB362A4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1FDC204C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5ACFBAAE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14:paraId="752412ED" w14:textId="77777777" w:rsidTr="00261011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465E6" w14:textId="77777777"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608D6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</w:rPr>
              <w:t>Oli</w:t>
            </w:r>
            <w:proofErr w:type="spellEnd"/>
            <w:r w:rsidRPr="00261011">
              <w:rPr>
                <w:rFonts w:ascii="Trebuchet MS" w:hAnsi="Trebuchet MS" w:cs="Arial"/>
              </w:rPr>
              <w:t>-Construct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DE33F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391C7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</w:rPr>
              <w:t>Budusanu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Bogdan-Petrica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2104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B3FE5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E974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266EFDB7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0B082D60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53C171D3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3F387D1A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14:paraId="5EC2B187" w14:textId="77777777" w:rsidTr="00261011">
        <w:trPr>
          <w:trHeight w:val="85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70F0E" w14:textId="77777777"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9306D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</w:rPr>
              <w:t>Asociatia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</w:t>
            </w:r>
            <w:proofErr w:type="spellStart"/>
            <w:r w:rsidRPr="00261011">
              <w:rPr>
                <w:rFonts w:ascii="Trebuchet MS" w:hAnsi="Trebuchet MS" w:cs="Arial"/>
              </w:rPr>
              <w:t>Gipsy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</w:t>
            </w:r>
            <w:proofErr w:type="spellStart"/>
            <w:r w:rsidRPr="00261011">
              <w:rPr>
                <w:rFonts w:ascii="Trebuchet MS" w:hAnsi="Trebuchet MS" w:cs="Arial"/>
              </w:rPr>
              <w:t>Eye</w:t>
            </w:r>
            <w:proofErr w:type="spellEnd"/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3A31B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ONG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53705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  <w:iCs/>
              </w:rPr>
              <w:t>Stefana</w:t>
            </w:r>
            <w:proofErr w:type="spellEnd"/>
            <w:r w:rsidRPr="00261011">
              <w:rPr>
                <w:rFonts w:ascii="Trebuchet MS" w:hAnsi="Trebuchet MS" w:cs="Arial"/>
                <w:iCs/>
              </w:rPr>
              <w:t xml:space="preserve"> </w:t>
            </w:r>
            <w:proofErr w:type="spellStart"/>
            <w:r w:rsidRPr="00261011">
              <w:rPr>
                <w:rFonts w:ascii="Trebuchet MS" w:hAnsi="Trebuchet MS" w:cs="Arial"/>
                <w:iCs/>
              </w:rPr>
              <w:t>Mariuca</w:t>
            </w:r>
            <w:proofErr w:type="spellEnd"/>
            <w:r w:rsidRPr="00261011">
              <w:rPr>
                <w:rFonts w:ascii="Trebuchet MS" w:hAnsi="Trebuchet MS" w:cs="Arial"/>
                <w:iCs/>
              </w:rPr>
              <w:t xml:space="preserve"> </w:t>
            </w:r>
            <w:proofErr w:type="spellStart"/>
            <w:r w:rsidRPr="00261011">
              <w:rPr>
                <w:rFonts w:ascii="Trebuchet MS" w:hAnsi="Trebuchet MS" w:cs="Arial"/>
                <w:iCs/>
              </w:rPr>
              <w:t>Niculau</w:t>
            </w:r>
            <w:proofErr w:type="spellEnd"/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B074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</w:rPr>
              <w:t>Presedinte</w:t>
            </w:r>
            <w:proofErr w:type="spellEnd"/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A32BA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C238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4FCF9E1B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6AF161C0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493FEAD3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34208608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</w:tbl>
    <w:p w14:paraId="6E2172F7" w14:textId="77777777" w:rsidR="00095111" w:rsidRDefault="0009511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1445"/>
        <w:gridCol w:w="1189"/>
        <w:gridCol w:w="1586"/>
        <w:gridCol w:w="1716"/>
        <w:gridCol w:w="1586"/>
        <w:gridCol w:w="1258"/>
      </w:tblGrid>
      <w:tr w:rsidR="00261011" w:rsidRPr="00261011" w14:paraId="55400B4B" w14:textId="77777777" w:rsidTr="00261011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44F4A" w14:textId="77777777"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2908B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</w:rPr>
              <w:t>Bolohan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Cezar-Constantin I.I.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E2FC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3CA1F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</w:rPr>
              <w:t>Bolohan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Cezar-Constantin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DC24E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40946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7B3A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6A182DC5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3CA0C645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7EE30786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66A4A44D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14:paraId="2BD13FC1" w14:textId="77777777" w:rsidTr="00261011">
        <w:trPr>
          <w:trHeight w:val="12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E169D" w14:textId="77777777"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3AC2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Rusu Mihai-</w:t>
            </w:r>
            <w:proofErr w:type="spellStart"/>
            <w:r w:rsidRPr="00261011">
              <w:rPr>
                <w:rFonts w:ascii="Trebuchet MS" w:hAnsi="Trebuchet MS" w:cs="Arial"/>
              </w:rPr>
              <w:t>Stefane</w:t>
            </w:r>
            <w:r w:rsidR="00437DCB">
              <w:rPr>
                <w:rFonts w:ascii="Trebuchet MS" w:hAnsi="Trebuchet MS" w:cs="Arial"/>
              </w:rPr>
              <w:t>l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I.I.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0762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D0B74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Rusu Mihai-</w:t>
            </w:r>
            <w:proofErr w:type="spellStart"/>
            <w:r w:rsidRPr="00261011">
              <w:rPr>
                <w:rFonts w:ascii="Trebuchet MS" w:hAnsi="Trebuchet MS" w:cs="Arial"/>
              </w:rPr>
              <w:t>Stefane</w:t>
            </w:r>
            <w:r w:rsidR="00437DCB">
              <w:rPr>
                <w:rFonts w:ascii="Trebuchet MS" w:hAnsi="Trebuchet MS" w:cs="Arial"/>
              </w:rPr>
              <w:t>l</w:t>
            </w:r>
            <w:proofErr w:type="spellEnd"/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143F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E63B7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4517B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1A0681AD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06A980D9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2FC0C4BF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1148AAE8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261011" w:rsidRPr="00261011" w14:paraId="3557AD73" w14:textId="77777777" w:rsidTr="00261011">
        <w:trPr>
          <w:trHeight w:val="11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78ECE" w14:textId="77777777" w:rsidR="00B61E08" w:rsidRPr="00261011" w:rsidRDefault="00B61E08" w:rsidP="00261011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E3773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</w:rPr>
              <w:t>Gurzun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C. Cristian I.I.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1FC9C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4D199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proofErr w:type="spellStart"/>
            <w:r w:rsidRPr="00261011">
              <w:rPr>
                <w:rFonts w:ascii="Trebuchet MS" w:hAnsi="Trebuchet MS" w:cs="Arial"/>
              </w:rPr>
              <w:t>Gurzun</w:t>
            </w:r>
            <w:proofErr w:type="spellEnd"/>
            <w:r w:rsidRPr="00261011">
              <w:rPr>
                <w:rFonts w:ascii="Trebuchet MS" w:hAnsi="Trebuchet MS" w:cs="Arial"/>
              </w:rPr>
              <w:t xml:space="preserve"> Cristian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9CE1F" w14:textId="77777777" w:rsidR="00B61E08" w:rsidRPr="00261011" w:rsidRDefault="00B61E08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  <w:r w:rsidRPr="00261011"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558B4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91E8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11626B0C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07B155D9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393718EF" w14:textId="77777777" w:rsidR="002F237B" w:rsidRPr="00261011" w:rsidRDefault="002F237B" w:rsidP="00261011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11C45E05" w14:textId="77777777" w:rsidR="00B61E08" w:rsidRPr="00261011" w:rsidRDefault="00B61E08" w:rsidP="00261011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14:paraId="5A7A7D0A" w14:textId="77777777" w:rsidTr="00162462">
        <w:trPr>
          <w:trHeight w:val="149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3C631" w14:textId="77777777"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72E40" w14:textId="77777777"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>
              <w:rPr>
                <w:rFonts w:ascii="Trebuchet MS" w:hAnsi="Trebuchet MS"/>
                <w:color w:val="000000"/>
              </w:rPr>
              <w:t>Ioneasa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Mihaela I.I.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62F09" w14:textId="77777777"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II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72152" w14:textId="77777777"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>
              <w:rPr>
                <w:rFonts w:ascii="Trebuchet MS" w:hAnsi="Trebuchet MS"/>
                <w:color w:val="000000"/>
              </w:rPr>
              <w:t>Ioneasa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Mihaela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1158" w14:textId="77777777"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Titular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42C8C" w14:textId="77777777"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A697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3F9CBD61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7B1A19DC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335F1525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61BAE89B" w14:textId="77777777"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14:paraId="6CDD0764" w14:textId="77777777" w:rsidTr="00162462">
        <w:trPr>
          <w:trHeight w:val="138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BD6B4" w14:textId="77777777"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8AB6" w14:textId="77777777"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MAM GRUP SERVICE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E415C" w14:textId="77777777"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E26B6" w14:textId="77777777" w:rsidR="00087A86" w:rsidRPr="00261011" w:rsidRDefault="00087A86" w:rsidP="00087A86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Mătăsaru Mihai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E81C" w14:textId="77777777"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6BC4" w14:textId="77777777"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FFC3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7D42D991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08A187F0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37E8CA32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78A1A8FE" w14:textId="77777777"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14:paraId="22049603" w14:textId="77777777" w:rsidTr="00261011">
        <w:trPr>
          <w:trHeight w:val="1106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16F8D" w14:textId="77777777"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6789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proofErr w:type="spellStart"/>
            <w:r>
              <w:rPr>
                <w:rFonts w:ascii="Trebuchet MS" w:hAnsi="Trebuchet MS" w:cs="Arial"/>
                <w:iCs/>
              </w:rPr>
              <w:t>Daspet</w:t>
            </w:r>
            <w:proofErr w:type="spellEnd"/>
            <w:r>
              <w:rPr>
                <w:rFonts w:ascii="Trebuchet MS" w:hAnsi="Trebuchet MS" w:cs="Arial"/>
                <w:iCs/>
              </w:rPr>
              <w:t xml:space="preserve"> S.R.L.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DE197" w14:textId="77777777"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SRL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42A35" w14:textId="77777777" w:rsidR="00087A86" w:rsidRPr="00261011" w:rsidRDefault="00087A86" w:rsidP="00D816A5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 xml:space="preserve">Dascălu </w:t>
            </w:r>
            <w:r w:rsidR="00D816A5">
              <w:rPr>
                <w:rFonts w:ascii="Trebuchet MS" w:hAnsi="Trebuchet MS" w:cs="Arial"/>
                <w:iCs/>
              </w:rPr>
              <w:t>Gruia Gigi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109E" w14:textId="77777777"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E3D51" w14:textId="77777777"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2FD94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1C96F69B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667F48A3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3C127520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2B241349" w14:textId="77777777"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</w:tbl>
    <w:p w14:paraId="24FBB74D" w14:textId="77777777" w:rsidR="00A62BB4" w:rsidRDefault="00A62BB4"/>
    <w:p w14:paraId="67B3C004" w14:textId="77777777" w:rsidR="00A62BB4" w:rsidRDefault="00A62BB4"/>
    <w:p w14:paraId="75DA3862" w14:textId="77777777" w:rsidR="00A62BB4" w:rsidRDefault="00A62BB4"/>
    <w:p w14:paraId="4FB20D20" w14:textId="77777777" w:rsidR="00A62BB4" w:rsidRDefault="00A62BB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6"/>
        <w:gridCol w:w="849"/>
        <w:gridCol w:w="1702"/>
        <w:gridCol w:w="1841"/>
        <w:gridCol w:w="1120"/>
        <w:gridCol w:w="1256"/>
      </w:tblGrid>
      <w:tr w:rsidR="00087A86" w:rsidRPr="00261011" w14:paraId="65C4A5BC" w14:textId="77777777" w:rsidTr="008B7363">
        <w:trPr>
          <w:trHeight w:val="33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5279" w14:textId="77777777"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EE198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Luchian Cornel P.F.A.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164F3" w14:textId="77777777"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PFA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AAB39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Luchian Cornel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8797" w14:textId="77777777"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Titular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99C8D" w14:textId="77777777"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87E5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54E51848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73E175EB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2B75AA90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5C1D2942" w14:textId="77777777"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14:paraId="3270E3A6" w14:textId="77777777" w:rsidTr="008B7363">
        <w:trPr>
          <w:trHeight w:val="33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7188E" w14:textId="77777777"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5D1B5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Poleac A. Ion I.F.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AE996" w14:textId="77777777"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IF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021B8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Poleac Ion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5DFF" w14:textId="77777777"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Titular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4C46C" w14:textId="77777777"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03356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7E7E2462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4846C201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5D8D8AAF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1A0E521D" w14:textId="77777777"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087A86" w:rsidRPr="00261011" w14:paraId="39F184A3" w14:textId="77777777" w:rsidTr="00162462">
        <w:trPr>
          <w:trHeight w:val="145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A2B3A" w14:textId="77777777" w:rsidR="00087A86" w:rsidRPr="00261011" w:rsidRDefault="00087A86" w:rsidP="00087A86">
            <w:pPr>
              <w:pStyle w:val="ListParagraph"/>
              <w:numPr>
                <w:ilvl w:val="0"/>
                <w:numId w:val="2"/>
              </w:numPr>
              <w:spacing w:after="0"/>
              <w:ind w:left="270" w:hanging="270"/>
              <w:jc w:val="center"/>
              <w:rPr>
                <w:rFonts w:ascii="Trebuchet MS" w:hAnsi="Trebuchet MS" w:cs="Arial"/>
                <w:iCs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91454" w14:textId="77777777" w:rsidR="00087A86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Euro Prod Mixt S.R.L.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DC690" w14:textId="77777777" w:rsidR="00087A86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SRL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7594D" w14:textId="77777777" w:rsidR="00087A86" w:rsidRDefault="00087A86" w:rsidP="00087A86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Iordache Sorinel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DAC2" w14:textId="77777777" w:rsidR="00087A86" w:rsidRDefault="00087A86" w:rsidP="00087A86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9FAA6" w14:textId="77777777"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98A9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71AA4383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2BECFAAB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3D59322F" w14:textId="77777777" w:rsidR="00087A86" w:rsidRPr="00261011" w:rsidRDefault="00087A86" w:rsidP="00087A86">
            <w:pPr>
              <w:spacing w:after="0"/>
              <w:jc w:val="center"/>
              <w:rPr>
                <w:rFonts w:ascii="Trebuchet MS" w:hAnsi="Trebuchet MS" w:cs="Arial"/>
              </w:rPr>
            </w:pPr>
          </w:p>
          <w:p w14:paraId="21E71A87" w14:textId="77777777" w:rsidR="00087A86" w:rsidRPr="00261011" w:rsidRDefault="00087A86" w:rsidP="00087A86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8B7363" w:rsidRPr="00261011" w14:paraId="068F1215" w14:textId="77777777" w:rsidTr="00162462">
        <w:trPr>
          <w:trHeight w:val="119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21A8" w14:textId="24E90D05" w:rsidR="008B7363" w:rsidRPr="00D0223D" w:rsidRDefault="008B7363" w:rsidP="008B7363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</w:t>
            </w:r>
            <w:r w:rsidR="00577A40">
              <w:rPr>
                <w:rFonts w:ascii="Trebuchet MS" w:hAnsi="Trebuchet MS" w:cs="Arial"/>
                <w:iCs/>
              </w:rPr>
              <w:t>0</w:t>
            </w:r>
            <w:r>
              <w:rPr>
                <w:rFonts w:ascii="Trebuchet MS" w:hAnsi="Trebuchet MS" w:cs="Arial"/>
                <w:iCs/>
              </w:rPr>
              <w:t>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9E599" w14:textId="77777777"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Petrescu Maria I.I.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A07F0" w14:textId="77777777"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I.I.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F2999" w14:textId="77777777"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Petrescu Maria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C140" w14:textId="77777777"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198F4" w14:textId="77777777" w:rsidR="008B7363" w:rsidRPr="00261011" w:rsidRDefault="008B7363" w:rsidP="008B736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A746" w14:textId="77777777" w:rsidR="008B7363" w:rsidRPr="00261011" w:rsidRDefault="008B7363" w:rsidP="008B7363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8B7363" w:rsidRPr="00261011" w14:paraId="0E340261" w14:textId="77777777" w:rsidTr="00162462">
        <w:trPr>
          <w:trHeight w:val="1135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5679A" w14:textId="2B1F853B" w:rsidR="008B7363" w:rsidRPr="00D0223D" w:rsidRDefault="008B7363" w:rsidP="008B7363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</w:t>
            </w:r>
            <w:r w:rsidR="00577A40">
              <w:rPr>
                <w:rFonts w:ascii="Trebuchet MS" w:hAnsi="Trebuchet MS" w:cs="Arial"/>
                <w:iCs/>
              </w:rPr>
              <w:t>1</w:t>
            </w:r>
            <w:r>
              <w:rPr>
                <w:rFonts w:ascii="Trebuchet MS" w:hAnsi="Trebuchet MS" w:cs="Arial"/>
                <w:iCs/>
              </w:rPr>
              <w:t>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44CB8" w14:textId="77777777"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proofErr w:type="spellStart"/>
            <w:r>
              <w:rPr>
                <w:rFonts w:ascii="Trebuchet MS" w:hAnsi="Trebuchet MS" w:cs="Arial"/>
                <w:iCs/>
              </w:rPr>
              <w:t>Apetri</w:t>
            </w:r>
            <w:proofErr w:type="spellEnd"/>
            <w:r>
              <w:rPr>
                <w:rFonts w:ascii="Trebuchet MS" w:hAnsi="Trebuchet MS" w:cs="Arial"/>
                <w:iCs/>
              </w:rPr>
              <w:t xml:space="preserve"> Maricica I.I.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01D83" w14:textId="77777777"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I.I.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90F5E" w14:textId="77777777"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proofErr w:type="spellStart"/>
            <w:r>
              <w:rPr>
                <w:rFonts w:ascii="Trebuchet MS" w:hAnsi="Trebuchet MS" w:cs="Arial"/>
                <w:iCs/>
              </w:rPr>
              <w:t>Apetri</w:t>
            </w:r>
            <w:proofErr w:type="spellEnd"/>
            <w:r>
              <w:rPr>
                <w:rFonts w:ascii="Trebuchet MS" w:hAnsi="Trebuchet MS" w:cs="Arial"/>
                <w:iCs/>
              </w:rPr>
              <w:t xml:space="preserve"> Maricica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6EC0" w14:textId="77777777"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A148" w14:textId="77777777" w:rsidR="008B7363" w:rsidRPr="00261011" w:rsidRDefault="008B7363" w:rsidP="008B736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FF5B" w14:textId="77777777" w:rsidR="008B7363" w:rsidRPr="00261011" w:rsidRDefault="008B7363" w:rsidP="008B7363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8B7363" w:rsidRPr="00261011" w14:paraId="0065E488" w14:textId="77777777" w:rsidTr="00162462">
        <w:trPr>
          <w:trHeight w:val="112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BFF2D" w14:textId="01F079FE" w:rsidR="008B7363" w:rsidRPr="00D0223D" w:rsidRDefault="008B7363" w:rsidP="008B7363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</w:t>
            </w:r>
            <w:r w:rsidR="00577A40">
              <w:rPr>
                <w:rFonts w:ascii="Trebuchet MS" w:hAnsi="Trebuchet MS" w:cs="Arial"/>
                <w:iCs/>
              </w:rPr>
              <w:t>2</w:t>
            </w:r>
            <w:r>
              <w:rPr>
                <w:rFonts w:ascii="Trebuchet MS" w:hAnsi="Trebuchet MS" w:cs="Arial"/>
                <w:iCs/>
              </w:rPr>
              <w:t>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96D8B" w14:textId="77777777"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Bogza Oana I.I.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C1B47" w14:textId="77777777"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I.I.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F4BF4" w14:textId="77777777"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Bogza Oana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1D5B0" w14:textId="77777777"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9920" w14:textId="77777777" w:rsidR="008B7363" w:rsidRPr="00261011" w:rsidRDefault="008B7363" w:rsidP="008B736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58CF" w14:textId="77777777" w:rsidR="008B7363" w:rsidRPr="00261011" w:rsidRDefault="008B7363" w:rsidP="008B7363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8B7363" w:rsidRPr="00261011" w14:paraId="6F802CAD" w14:textId="77777777" w:rsidTr="00162462">
        <w:trPr>
          <w:trHeight w:val="979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CD506" w14:textId="595A8A53" w:rsidR="008B7363" w:rsidRPr="00D0223D" w:rsidRDefault="008B7363" w:rsidP="008B7363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</w:t>
            </w:r>
            <w:r w:rsidR="00577A40">
              <w:rPr>
                <w:rFonts w:ascii="Trebuchet MS" w:hAnsi="Trebuchet MS" w:cs="Arial"/>
                <w:iCs/>
              </w:rPr>
              <w:t>3</w:t>
            </w:r>
            <w:r>
              <w:rPr>
                <w:rFonts w:ascii="Trebuchet MS" w:hAnsi="Trebuchet MS" w:cs="Arial"/>
                <w:iCs/>
              </w:rPr>
              <w:t>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53A0D" w14:textId="77777777"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Grigore Daniel – Emil I.I.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B1AD" w14:textId="77777777"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I.I.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3973" w14:textId="77777777"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Grigore Daniel Emil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E30B" w14:textId="77777777"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FF6FD" w14:textId="77777777" w:rsidR="008B7363" w:rsidRPr="00261011" w:rsidRDefault="008B7363" w:rsidP="008B736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0127" w14:textId="77777777" w:rsidR="008B7363" w:rsidRPr="00261011" w:rsidRDefault="008B7363" w:rsidP="008B7363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8B7363" w:rsidRPr="00261011" w14:paraId="05C7C9B4" w14:textId="77777777" w:rsidTr="00162462">
        <w:trPr>
          <w:trHeight w:val="141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EDE43" w14:textId="29CBEC01" w:rsidR="008B7363" w:rsidRPr="00D0223D" w:rsidRDefault="008B7363" w:rsidP="008B7363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</w:t>
            </w:r>
            <w:r w:rsidR="00577A40">
              <w:rPr>
                <w:rFonts w:ascii="Trebuchet MS" w:hAnsi="Trebuchet MS" w:cs="Arial"/>
                <w:iCs/>
              </w:rPr>
              <w:t>4</w:t>
            </w:r>
            <w:r>
              <w:rPr>
                <w:rFonts w:ascii="Trebuchet MS" w:hAnsi="Trebuchet MS" w:cs="Arial"/>
                <w:iCs/>
              </w:rPr>
              <w:t>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17C18" w14:textId="77777777"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S.C. Iulian Group S.R.L.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270B3" w14:textId="77777777"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SRL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3D8B" w14:textId="77777777"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Bogza Iulian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F860" w14:textId="77777777"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076E2" w14:textId="77777777" w:rsidR="008B7363" w:rsidRPr="00261011" w:rsidRDefault="008B7363" w:rsidP="008B736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872E" w14:textId="77777777" w:rsidR="008B7363" w:rsidRPr="00261011" w:rsidRDefault="008B7363" w:rsidP="008B7363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8B7363" w:rsidRPr="00261011" w14:paraId="787E49B1" w14:textId="77777777" w:rsidTr="00162462">
        <w:trPr>
          <w:trHeight w:val="183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1B7A2" w14:textId="4BDE99D4" w:rsidR="008B7363" w:rsidRPr="00D0223D" w:rsidRDefault="008B7363" w:rsidP="008B7363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</w:t>
            </w:r>
            <w:r w:rsidR="00577A40">
              <w:rPr>
                <w:rFonts w:ascii="Trebuchet MS" w:hAnsi="Trebuchet MS" w:cs="Arial"/>
                <w:iCs/>
              </w:rPr>
              <w:t>5</w:t>
            </w:r>
            <w:r>
              <w:rPr>
                <w:rFonts w:ascii="Trebuchet MS" w:hAnsi="Trebuchet MS" w:cs="Arial"/>
                <w:iCs/>
              </w:rPr>
              <w:t>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EB95C" w14:textId="77777777"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 xml:space="preserve">Cooperativa agricola de gradul I </w:t>
            </w:r>
            <w:proofErr w:type="spellStart"/>
            <w:r>
              <w:rPr>
                <w:rFonts w:ascii="Trebuchet MS" w:hAnsi="Trebuchet MS" w:cs="Arial"/>
                <w:iCs/>
              </w:rPr>
              <w:t>Cristestii</w:t>
            </w:r>
            <w:proofErr w:type="spellEnd"/>
            <w:r>
              <w:rPr>
                <w:rFonts w:ascii="Trebuchet MS" w:hAnsi="Trebuchet MS" w:cs="Arial"/>
                <w:iCs/>
              </w:rPr>
              <w:t xml:space="preserve"> Moldovei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9F3C2" w14:textId="77777777"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Cooperativa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9448C" w14:textId="77777777"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Chiperi Dumitru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9E5A" w14:textId="77777777"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Presedinte</w:t>
            </w:r>
            <w:proofErr w:type="spellEnd"/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2C754" w14:textId="77777777" w:rsidR="008B7363" w:rsidRPr="00261011" w:rsidRDefault="008B7363" w:rsidP="008B736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92D1" w14:textId="77777777" w:rsidR="008B7363" w:rsidRPr="00261011" w:rsidRDefault="008B7363" w:rsidP="008B7363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8B7363" w:rsidRPr="00261011" w14:paraId="369727FE" w14:textId="77777777" w:rsidTr="008B7363">
        <w:trPr>
          <w:trHeight w:val="33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0F8D" w14:textId="280F8BAA" w:rsidR="008B7363" w:rsidRPr="00D0223D" w:rsidRDefault="008B7363" w:rsidP="008B7363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</w:t>
            </w:r>
            <w:r w:rsidR="00577A40">
              <w:rPr>
                <w:rFonts w:ascii="Trebuchet MS" w:hAnsi="Trebuchet MS" w:cs="Arial"/>
                <w:iCs/>
              </w:rPr>
              <w:t>5</w:t>
            </w:r>
            <w:r>
              <w:rPr>
                <w:rFonts w:ascii="Trebuchet MS" w:hAnsi="Trebuchet MS" w:cs="Arial"/>
                <w:iCs/>
              </w:rPr>
              <w:t>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5EA1" w14:textId="77777777"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proofErr w:type="spellStart"/>
            <w:r>
              <w:rPr>
                <w:rFonts w:ascii="Trebuchet MS" w:hAnsi="Trebuchet MS" w:cs="Arial"/>
                <w:iCs/>
              </w:rPr>
              <w:t>Asociatia</w:t>
            </w:r>
            <w:proofErr w:type="spellEnd"/>
            <w:r>
              <w:rPr>
                <w:rFonts w:ascii="Trebuchet MS" w:hAnsi="Trebuchet MS" w:cs="Arial"/>
                <w:iCs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iCs/>
              </w:rPr>
              <w:t>crescatorilor</w:t>
            </w:r>
            <w:proofErr w:type="spellEnd"/>
            <w:r>
              <w:rPr>
                <w:rFonts w:ascii="Trebuchet MS" w:hAnsi="Trebuchet MS" w:cs="Arial"/>
                <w:iCs/>
              </w:rPr>
              <w:t xml:space="preserve"> de </w:t>
            </w:r>
            <w:proofErr w:type="spellStart"/>
            <w:r>
              <w:rPr>
                <w:rFonts w:ascii="Trebuchet MS" w:hAnsi="Trebuchet MS" w:cs="Arial"/>
                <w:iCs/>
              </w:rPr>
              <w:t>animle</w:t>
            </w:r>
            <w:proofErr w:type="spellEnd"/>
            <w:r>
              <w:rPr>
                <w:rFonts w:ascii="Trebuchet MS" w:hAnsi="Trebuchet MS" w:cs="Arial"/>
                <w:iCs/>
              </w:rPr>
              <w:t xml:space="preserve"> din comuna </w:t>
            </w:r>
            <w:proofErr w:type="spellStart"/>
            <w:r>
              <w:rPr>
                <w:rFonts w:ascii="Trebuchet MS" w:hAnsi="Trebuchet MS" w:cs="Arial"/>
                <w:iCs/>
              </w:rPr>
              <w:t>Motca</w:t>
            </w:r>
            <w:proofErr w:type="spellEnd"/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60821" w14:textId="77777777"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ONG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291F6" w14:textId="77777777"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 xml:space="preserve">Baltag </w:t>
            </w:r>
            <w:proofErr w:type="spellStart"/>
            <w:r>
              <w:rPr>
                <w:rFonts w:ascii="Trebuchet MS" w:hAnsi="Trebuchet MS" w:cs="Arial"/>
                <w:iCs/>
              </w:rPr>
              <w:t>Costica</w:t>
            </w:r>
            <w:proofErr w:type="spellEnd"/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5825" w14:textId="77777777"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Administrator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04BBF" w14:textId="77777777" w:rsidR="008B7363" w:rsidRPr="00261011" w:rsidRDefault="008B7363" w:rsidP="008B736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C317" w14:textId="77777777" w:rsidR="008B7363" w:rsidRPr="00261011" w:rsidRDefault="008B7363" w:rsidP="008B7363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8B7363" w:rsidRPr="00261011" w14:paraId="2A6589EF" w14:textId="77777777" w:rsidTr="008B7363">
        <w:trPr>
          <w:trHeight w:val="33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5FE8F" w14:textId="487D688D" w:rsidR="008B7363" w:rsidRPr="00D0223D" w:rsidRDefault="008B7363" w:rsidP="008B7363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</w:t>
            </w:r>
            <w:r w:rsidR="00577A40">
              <w:rPr>
                <w:rFonts w:ascii="Trebuchet MS" w:hAnsi="Trebuchet MS" w:cs="Arial"/>
                <w:iCs/>
              </w:rPr>
              <w:t>7</w:t>
            </w:r>
            <w:r>
              <w:rPr>
                <w:rFonts w:ascii="Trebuchet MS" w:hAnsi="Trebuchet MS" w:cs="Arial"/>
                <w:iCs/>
              </w:rPr>
              <w:t>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39223" w14:textId="77777777"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 xml:space="preserve">Cooperativa agricola de gradul I Stejarul </w:t>
            </w:r>
            <w:proofErr w:type="spellStart"/>
            <w:r>
              <w:rPr>
                <w:rFonts w:ascii="Trebuchet MS" w:hAnsi="Trebuchet MS" w:cs="Arial"/>
                <w:iCs/>
              </w:rPr>
              <w:t>Miroslovesti</w:t>
            </w:r>
            <w:proofErr w:type="spellEnd"/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A088E" w14:textId="77777777"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Cooperativa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70022" w14:textId="77777777"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Petrescu Florin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FC4F" w14:textId="77777777"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Presedinte</w:t>
            </w:r>
            <w:proofErr w:type="spellEnd"/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82204" w14:textId="77777777" w:rsidR="008B7363" w:rsidRPr="00261011" w:rsidRDefault="008B7363" w:rsidP="008B736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B996" w14:textId="77777777" w:rsidR="008B7363" w:rsidRPr="00261011" w:rsidRDefault="008B7363" w:rsidP="008B7363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8B7363" w:rsidRPr="00261011" w14:paraId="103A0944" w14:textId="77777777" w:rsidTr="00162462">
        <w:trPr>
          <w:trHeight w:val="108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95285" w14:textId="1790D652" w:rsidR="008B7363" w:rsidRPr="00D0223D" w:rsidRDefault="008B7363" w:rsidP="008B7363">
            <w:pPr>
              <w:spacing w:after="0"/>
              <w:rPr>
                <w:rFonts w:ascii="Trebuchet MS" w:hAnsi="Trebuchet MS" w:cs="Arial"/>
                <w:iCs/>
              </w:rPr>
            </w:pPr>
            <w:del w:id="1" w:author="Codrii Pascanilor" w:date="2019-11-22T11:48:00Z">
              <w:r w:rsidDel="002006B9">
                <w:rPr>
                  <w:rFonts w:ascii="Trebuchet MS" w:hAnsi="Trebuchet MS" w:cs="Arial"/>
                  <w:iCs/>
                </w:rPr>
                <w:lastRenderedPageBreak/>
                <w:delText>3</w:delText>
              </w:r>
              <w:r w:rsidR="00577A40" w:rsidDel="002006B9">
                <w:rPr>
                  <w:rFonts w:ascii="Trebuchet MS" w:hAnsi="Trebuchet MS" w:cs="Arial"/>
                  <w:iCs/>
                </w:rPr>
                <w:delText>8</w:delText>
              </w:r>
              <w:r w:rsidDel="002006B9">
                <w:rPr>
                  <w:rFonts w:ascii="Trebuchet MS" w:hAnsi="Trebuchet MS" w:cs="Arial"/>
                  <w:iCs/>
                </w:rPr>
                <w:delText>.</w:delText>
              </w:r>
            </w:del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F70BD" w14:textId="0D0F9F15"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del w:id="2" w:author="Codrii Pascanilor" w:date="2019-11-22T11:48:00Z">
              <w:r w:rsidDel="002006B9">
                <w:rPr>
                  <w:rFonts w:ascii="Trebuchet MS" w:hAnsi="Trebuchet MS" w:cs="Arial"/>
                  <w:iCs/>
                </w:rPr>
                <w:delText>Matasaru Victor</w:delText>
              </w:r>
            </w:del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D3E2" w14:textId="3B7B87A5"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del w:id="3" w:author="Codrii Pascanilor" w:date="2019-11-22T11:48:00Z">
              <w:r w:rsidDel="002006B9">
                <w:rPr>
                  <w:rFonts w:ascii="Trebuchet MS" w:hAnsi="Trebuchet MS" w:cs="Arial"/>
                </w:rPr>
                <w:delText>Pers. fizica</w:delText>
              </w:r>
            </w:del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15B0C" w14:textId="278885A3"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del w:id="4" w:author="Codrii Pascanilor" w:date="2019-11-22T11:48:00Z">
              <w:r w:rsidDel="002006B9">
                <w:rPr>
                  <w:rFonts w:ascii="Trebuchet MS" w:hAnsi="Trebuchet MS" w:cs="Arial"/>
                  <w:iCs/>
                </w:rPr>
                <w:delText>Matasaru Victor</w:delText>
              </w:r>
            </w:del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E9BF2" w14:textId="3BF0FF8D"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del w:id="5" w:author="Codrii Pascanilor" w:date="2019-11-22T11:48:00Z">
              <w:r w:rsidDel="002006B9">
                <w:rPr>
                  <w:rFonts w:ascii="Trebuchet MS" w:hAnsi="Trebuchet MS" w:cs="Arial"/>
                </w:rPr>
                <w:delText>Pers. fizica</w:delText>
              </w:r>
            </w:del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182C8" w14:textId="77777777" w:rsidR="008B7363" w:rsidRPr="00261011" w:rsidRDefault="008B7363" w:rsidP="008B736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13C3" w14:textId="77777777" w:rsidR="008B7363" w:rsidRPr="00261011" w:rsidRDefault="008B7363" w:rsidP="008B7363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  <w:tr w:rsidR="008B7363" w:rsidRPr="00261011" w14:paraId="14B12496" w14:textId="77777777" w:rsidTr="00162462">
        <w:trPr>
          <w:trHeight w:val="98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23EFC" w14:textId="1FD1F766" w:rsidR="008B7363" w:rsidRPr="00D0223D" w:rsidRDefault="00577A40" w:rsidP="008B7363">
            <w:pPr>
              <w:spacing w:after="0"/>
              <w:rPr>
                <w:rFonts w:ascii="Trebuchet MS" w:hAnsi="Trebuchet MS" w:cs="Arial"/>
                <w:iCs/>
              </w:rPr>
            </w:pPr>
            <w:r>
              <w:rPr>
                <w:rFonts w:ascii="Trebuchet MS" w:hAnsi="Trebuchet MS" w:cs="Arial"/>
                <w:iCs/>
              </w:rPr>
              <w:t>3</w:t>
            </w:r>
            <w:ins w:id="6" w:author="Codrii Pascanilor" w:date="2019-11-22T11:48:00Z">
              <w:r w:rsidR="00965675">
                <w:rPr>
                  <w:rFonts w:ascii="Trebuchet MS" w:hAnsi="Trebuchet MS" w:cs="Arial"/>
                  <w:iCs/>
                </w:rPr>
                <w:t>8</w:t>
              </w:r>
            </w:ins>
            <w:del w:id="7" w:author="Codrii Pascanilor" w:date="2019-11-22T11:48:00Z">
              <w:r w:rsidDel="00965675">
                <w:rPr>
                  <w:rFonts w:ascii="Trebuchet MS" w:hAnsi="Trebuchet MS" w:cs="Arial"/>
                  <w:iCs/>
                </w:rPr>
                <w:delText>9</w:delText>
              </w:r>
            </w:del>
            <w:r w:rsidR="008B7363">
              <w:rPr>
                <w:rFonts w:ascii="Trebuchet MS" w:hAnsi="Trebuchet MS" w:cs="Arial"/>
                <w:iCs/>
              </w:rPr>
              <w:t>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15C0" w14:textId="77777777"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proofErr w:type="spellStart"/>
            <w:r>
              <w:rPr>
                <w:rFonts w:ascii="Trebuchet MS" w:hAnsi="Trebuchet MS" w:cs="Arial"/>
                <w:iCs/>
              </w:rPr>
              <w:t>Apetri</w:t>
            </w:r>
            <w:proofErr w:type="spellEnd"/>
            <w:r>
              <w:rPr>
                <w:rFonts w:ascii="Trebuchet MS" w:hAnsi="Trebuchet MS" w:cs="Arial"/>
                <w:iCs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iCs/>
              </w:rPr>
              <w:t>Catalin</w:t>
            </w:r>
            <w:proofErr w:type="spellEnd"/>
            <w:r>
              <w:rPr>
                <w:rFonts w:ascii="Trebuchet MS" w:hAnsi="Trebuchet MS" w:cs="Arial"/>
                <w:iCs/>
              </w:rPr>
              <w:t xml:space="preserve"> - Iulian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A362D" w14:textId="77777777"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Pers. fizica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D2480" w14:textId="77777777" w:rsidR="008B7363" w:rsidRDefault="008B7363" w:rsidP="008B7363">
            <w:pPr>
              <w:spacing w:after="0"/>
              <w:jc w:val="center"/>
              <w:rPr>
                <w:rFonts w:ascii="Trebuchet MS" w:hAnsi="Trebuchet MS" w:cs="Arial"/>
                <w:iCs/>
              </w:rPr>
            </w:pPr>
            <w:proofErr w:type="spellStart"/>
            <w:r>
              <w:rPr>
                <w:rFonts w:ascii="Trebuchet MS" w:hAnsi="Trebuchet MS" w:cs="Arial"/>
                <w:iCs/>
              </w:rPr>
              <w:t>Apetri</w:t>
            </w:r>
            <w:proofErr w:type="spellEnd"/>
            <w:r>
              <w:rPr>
                <w:rFonts w:ascii="Trebuchet MS" w:hAnsi="Trebuchet MS" w:cs="Arial"/>
                <w:iCs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iCs/>
              </w:rPr>
              <w:t>Catalin</w:t>
            </w:r>
            <w:proofErr w:type="spellEnd"/>
            <w:r>
              <w:rPr>
                <w:rFonts w:ascii="Trebuchet MS" w:hAnsi="Trebuchet MS" w:cs="Arial"/>
                <w:iCs/>
              </w:rPr>
              <w:t xml:space="preserve"> - Iulian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3FA2" w14:textId="77777777" w:rsidR="008B7363" w:rsidRDefault="008B7363" w:rsidP="008B7363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Pers. fizica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BEA84" w14:textId="77777777" w:rsidR="008B7363" w:rsidRPr="00261011" w:rsidRDefault="008B7363" w:rsidP="008B7363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9A6D" w14:textId="77777777" w:rsidR="008B7363" w:rsidRPr="00261011" w:rsidRDefault="008B7363" w:rsidP="008B7363">
            <w:pPr>
              <w:spacing w:after="0"/>
              <w:jc w:val="center"/>
              <w:rPr>
                <w:rFonts w:ascii="Trebuchet MS" w:hAnsi="Trebuchet MS" w:cs="Arial"/>
              </w:rPr>
            </w:pPr>
          </w:p>
        </w:tc>
      </w:tr>
    </w:tbl>
    <w:p w14:paraId="6AD551ED" w14:textId="77777777" w:rsidR="001A1BFF" w:rsidRPr="00261011" w:rsidRDefault="001A1BFF" w:rsidP="00261011">
      <w:pPr>
        <w:rPr>
          <w:rFonts w:ascii="Trebuchet MS" w:hAnsi="Trebuchet MS"/>
        </w:rPr>
      </w:pPr>
    </w:p>
    <w:p w14:paraId="14B4DD39" w14:textId="77777777" w:rsidR="001A1BFF" w:rsidRPr="00261011" w:rsidRDefault="001A1BFF" w:rsidP="00261011">
      <w:pPr>
        <w:spacing w:before="120" w:after="120"/>
        <w:jc w:val="both"/>
        <w:rPr>
          <w:rFonts w:ascii="Trebuchet MS" w:eastAsia="SimSun" w:hAnsi="Trebuchet MS"/>
          <w:b/>
        </w:rPr>
      </w:pPr>
      <w:r w:rsidRPr="00261011">
        <w:rPr>
          <w:rFonts w:ascii="Trebuchet MS" w:eastAsia="SimSun" w:hAnsi="Trebuchet MS"/>
          <w:b/>
        </w:rPr>
        <w:t>Atenție!</w:t>
      </w:r>
    </w:p>
    <w:p w14:paraId="79978B60" w14:textId="77777777" w:rsidR="00E407D4" w:rsidRPr="00261011" w:rsidRDefault="001A1BFF" w:rsidP="00261011">
      <w:pPr>
        <w:jc w:val="both"/>
        <w:rPr>
          <w:rFonts w:ascii="Trebuchet MS" w:hAnsi="Trebuchet MS"/>
        </w:rPr>
      </w:pPr>
      <w:r w:rsidRPr="00261011">
        <w:rPr>
          <w:rFonts w:ascii="Trebuchet MS" w:eastAsia="SimSun" w:hAnsi="Trebuchet MS"/>
          <w:b/>
        </w:rPr>
        <w:t>Acordul de parteneriat este obligatoriu a fi prezentat în original și trebuie să conțină minimul informațiilor de mai sus!</w:t>
      </w:r>
    </w:p>
    <w:sectPr w:rsidR="00E407D4" w:rsidRPr="00261011" w:rsidSect="00095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132F3B"/>
    <w:multiLevelType w:val="hybridMultilevel"/>
    <w:tmpl w:val="A12C9CEC"/>
    <w:lvl w:ilvl="0" w:tplc="040C0001">
      <w:numFmt w:val="bullet"/>
      <w:lvlText w:val=""/>
      <w:lvlJc w:val="left"/>
      <w:pPr>
        <w:tabs>
          <w:tab w:val="num" w:pos="500"/>
        </w:tabs>
        <w:ind w:left="500" w:hanging="360"/>
      </w:pPr>
      <w:rPr>
        <w:rFonts w:ascii="Symbol" w:eastAsia="Times New Roman" w:hAnsi="Symbol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752890"/>
    <w:multiLevelType w:val="hybridMultilevel"/>
    <w:tmpl w:val="98EAE768"/>
    <w:lvl w:ilvl="0" w:tplc="0418000F">
      <w:start w:val="1"/>
      <w:numFmt w:val="decimal"/>
      <w:lvlText w:val="%1."/>
      <w:lvlJc w:val="left"/>
      <w:pPr>
        <w:ind w:left="643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odrii Pascanilor">
    <w15:presenceInfo w15:providerId="Windows Live" w15:userId="0a05de6637d105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5DBE"/>
    <w:rsid w:val="00007570"/>
    <w:rsid w:val="00087A86"/>
    <w:rsid w:val="00095111"/>
    <w:rsid w:val="000A526D"/>
    <w:rsid w:val="000B7DA9"/>
    <w:rsid w:val="00111DBC"/>
    <w:rsid w:val="00162462"/>
    <w:rsid w:val="0018487A"/>
    <w:rsid w:val="001A1BFF"/>
    <w:rsid w:val="002006B9"/>
    <w:rsid w:val="00261011"/>
    <w:rsid w:val="00280A47"/>
    <w:rsid w:val="00282769"/>
    <w:rsid w:val="002B2CF3"/>
    <w:rsid w:val="002F237B"/>
    <w:rsid w:val="00437DCB"/>
    <w:rsid w:val="004E7481"/>
    <w:rsid w:val="00505E84"/>
    <w:rsid w:val="0057743F"/>
    <w:rsid w:val="00577A40"/>
    <w:rsid w:val="00590BB1"/>
    <w:rsid w:val="006D259B"/>
    <w:rsid w:val="006E2C9C"/>
    <w:rsid w:val="00831BBF"/>
    <w:rsid w:val="0089062B"/>
    <w:rsid w:val="008A5C08"/>
    <w:rsid w:val="008B7363"/>
    <w:rsid w:val="008F5DBE"/>
    <w:rsid w:val="00965675"/>
    <w:rsid w:val="009E6BB3"/>
    <w:rsid w:val="009E72B6"/>
    <w:rsid w:val="00A327BA"/>
    <w:rsid w:val="00A62BB4"/>
    <w:rsid w:val="00A71FE9"/>
    <w:rsid w:val="00A778EF"/>
    <w:rsid w:val="00A81083"/>
    <w:rsid w:val="00AF501F"/>
    <w:rsid w:val="00B61E08"/>
    <w:rsid w:val="00B9063B"/>
    <w:rsid w:val="00C12789"/>
    <w:rsid w:val="00C30CEC"/>
    <w:rsid w:val="00CE75BF"/>
    <w:rsid w:val="00D0223D"/>
    <w:rsid w:val="00D816A5"/>
    <w:rsid w:val="00E03F96"/>
    <w:rsid w:val="00E2350F"/>
    <w:rsid w:val="00E407D4"/>
    <w:rsid w:val="00E46045"/>
    <w:rsid w:val="00FA672C"/>
    <w:rsid w:val="00FB4DE4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38DCE"/>
  <w15:docId w15:val="{DAFF222E-FF33-4664-BA7B-CE6D60EA7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1B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0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6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04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2F23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6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Ildico Abrudean</dc:creator>
  <cp:lastModifiedBy>Codrii Pascanilor</cp:lastModifiedBy>
  <cp:revision>37</cp:revision>
  <cp:lastPrinted>2016-03-23T06:16:00Z</cp:lastPrinted>
  <dcterms:created xsi:type="dcterms:W3CDTF">2015-11-27T14:41:00Z</dcterms:created>
  <dcterms:modified xsi:type="dcterms:W3CDTF">2019-11-28T13:42:00Z</dcterms:modified>
</cp:coreProperties>
</file>